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36E2F" w14:textId="77777777" w:rsidR="00BA4E72" w:rsidRPr="005F3952" w:rsidRDefault="00BA4E72" w:rsidP="001E1260">
      <w:pPr>
        <w:pStyle w:val="PolicyTitleBox"/>
      </w:pPr>
      <w:r w:rsidRPr="005F3952">
        <w:t>Clatskanie School District 6J</w:t>
      </w:r>
    </w:p>
    <w:p w14:paraId="76F6CB40" w14:textId="77777777" w:rsidR="00CC7D46" w:rsidRPr="005F3952" w:rsidRDefault="00CC7D46" w:rsidP="00CC7D46"/>
    <w:p w14:paraId="74E04FB5" w14:textId="77777777" w:rsidR="001E1260" w:rsidRPr="005F3952" w:rsidRDefault="001E1260" w:rsidP="001E1260">
      <w:pPr>
        <w:pStyle w:val="PolicyCode"/>
      </w:pPr>
      <w:r w:rsidRPr="005F3952">
        <w:t>Code:</w:t>
      </w:r>
      <w:r w:rsidRPr="005F3952">
        <w:tab/>
      </w:r>
      <w:r w:rsidR="00545D95" w:rsidRPr="005F3952">
        <w:rPr>
          <w:bCs/>
        </w:rPr>
        <w:t>IF</w:t>
      </w:r>
    </w:p>
    <w:p w14:paraId="3C0A609D" w14:textId="77777777" w:rsidR="005D33C1" w:rsidRPr="005F3952" w:rsidRDefault="001E1260" w:rsidP="001E1260">
      <w:pPr>
        <w:pStyle w:val="PolicyCode"/>
      </w:pPr>
      <w:r w:rsidRPr="005F3952">
        <w:t>Adopted:</w:t>
      </w:r>
      <w:r w:rsidRPr="005F3952">
        <w:tab/>
      </w:r>
      <w:r w:rsidR="00545D95" w:rsidRPr="005F3952">
        <w:t>5/06/13</w:t>
      </w:r>
    </w:p>
    <w:p w14:paraId="3999B7BD" w14:textId="1EA75AD2" w:rsidR="001E1260" w:rsidRPr="005F3952" w:rsidRDefault="005D33C1" w:rsidP="001E1260">
      <w:pPr>
        <w:pStyle w:val="PolicyCode"/>
      </w:pPr>
      <w:r w:rsidRPr="005F3952">
        <w:t>Revised/Readopted:</w:t>
      </w:r>
      <w:r w:rsidRPr="005F3952">
        <w:tab/>
        <w:t>6/11/24</w:t>
      </w:r>
    </w:p>
    <w:p w14:paraId="592AA360" w14:textId="3168674E" w:rsidR="001E1260" w:rsidRPr="005F3952" w:rsidRDefault="00B562D0" w:rsidP="001E1260">
      <w:pPr>
        <w:pStyle w:val="PolicyCode"/>
      </w:pPr>
      <w:r w:rsidRPr="005F3952">
        <w:t>Orig. Code(s):</w:t>
      </w:r>
      <w:r w:rsidRPr="005F3952">
        <w:tab/>
        <w:t>IF</w:t>
      </w:r>
    </w:p>
    <w:p w14:paraId="53CA9249" w14:textId="77777777" w:rsidR="001E1260" w:rsidRPr="005F3952" w:rsidRDefault="001E1260" w:rsidP="00CC7D46"/>
    <w:p w14:paraId="1D5AD064" w14:textId="77777777" w:rsidR="00EF573E" w:rsidRPr="005F3952" w:rsidRDefault="00545D95" w:rsidP="00EF573E">
      <w:pPr>
        <w:pStyle w:val="PolicyTitle"/>
      </w:pPr>
      <w:r w:rsidRPr="005F3952">
        <w:t>Curriculum Development</w:t>
      </w:r>
    </w:p>
    <w:p w14:paraId="3FF945F3" w14:textId="77777777" w:rsidR="00EF573E" w:rsidRPr="005F3952" w:rsidRDefault="00EF573E" w:rsidP="00EF573E"/>
    <w:p w14:paraId="58FD48E7" w14:textId="4D6A07F0" w:rsidR="00545D95" w:rsidRPr="005F3952" w:rsidDel="004E5BF5" w:rsidRDefault="004E5BF5" w:rsidP="00545D95">
      <w:pPr>
        <w:pStyle w:val="PolicyBodyText"/>
        <w:rPr>
          <w:del w:id="0" w:author="Spencer Lewis" w:date="2025-09-15T12:08:00Z" w16du:dateUtc="2025-09-15T19:08:00Z"/>
        </w:rPr>
      </w:pPr>
      <w:r w:rsidRPr="008B3CF5">
        <w:rPr>
          <w:highlight w:val="lightGray"/>
        </w:rPr>
        <w:t xml:space="preserve">The Board believes it is necessary to continually develop and modify the district’s curriculum to meet changing needs in technology and fields of knowledge and to assure the full, rounded and continuing development of students. While keeping with the requirements of state law, the Board authorizes the superintendent, in consultation with staff, parents and the community, to review the curriculum and to advise the Board on needed curriculum changes. </w:t>
      </w:r>
      <w:del w:id="1" w:author="Spencer Lewis" w:date="2025-09-15T12:08:00Z" w16du:dateUtc="2025-09-15T19:08:00Z">
        <w:r w:rsidR="00545D95" w:rsidRPr="005F3952" w:rsidDel="004E5BF5">
          <w:delText>The Board recognizes that to improve the quality of instructional programs and to respond to changing societal and community needs, it cannot permit the curriculum to remain static. The Board deems it essential that the district develop and implement an instructional management system which will modify curricula to meet changing needs, ensuring quality educational programs serving each individual student</w:delText>
        </w:r>
        <w:r w:rsidR="003F7F2D" w:rsidRPr="005F3952" w:rsidDel="004E5BF5">
          <w:delText>’</w:delText>
        </w:r>
        <w:r w:rsidR="00545D95" w:rsidRPr="005F3952" w:rsidDel="004E5BF5">
          <w:delText>s interests.</w:delText>
        </w:r>
      </w:del>
    </w:p>
    <w:p w14:paraId="07E2A6A7" w14:textId="5730A34E" w:rsidR="00545D95" w:rsidRPr="005F3952" w:rsidDel="004E5BF5" w:rsidRDefault="00545D95" w:rsidP="00545D95">
      <w:pPr>
        <w:pStyle w:val="PolicyBodyText"/>
        <w:rPr>
          <w:del w:id="2" w:author="Spencer Lewis" w:date="2025-09-15T12:08:00Z" w16du:dateUtc="2025-09-15T19:08:00Z"/>
        </w:rPr>
      </w:pPr>
    </w:p>
    <w:p w14:paraId="1D201B41" w14:textId="4121EC10" w:rsidR="00545D95" w:rsidRPr="005F3952" w:rsidDel="004E5BF5" w:rsidRDefault="00545D95" w:rsidP="00545D95">
      <w:pPr>
        <w:pStyle w:val="PolicyBodyText"/>
        <w:rPr>
          <w:del w:id="3" w:author="Spencer Lewis" w:date="2025-09-15T12:08:00Z" w16du:dateUtc="2025-09-15T19:08:00Z"/>
        </w:rPr>
      </w:pPr>
      <w:del w:id="4" w:author="Spencer Lewis" w:date="2025-09-15T12:08:00Z" w16du:dateUtc="2025-09-15T19:08:00Z">
        <w:r w:rsidRPr="005F3952" w:rsidDel="004E5BF5">
          <w:delText xml:space="preserve">While the Board retains its full rights and responsibilities under the laws and regulations of the </w:delText>
        </w:r>
        <w:r w:rsidR="00EC36F1" w:rsidRPr="005F3952" w:rsidDel="004E5BF5">
          <w:delText>s</w:delText>
        </w:r>
        <w:r w:rsidRPr="005F3952" w:rsidDel="004E5BF5">
          <w:delText xml:space="preserve">tate of Oregon with regard to determining curriculum, it authorizes the </w:delText>
        </w:r>
        <w:r w:rsidR="00EC36F1" w:rsidRPr="005F3952" w:rsidDel="004E5BF5">
          <w:delText>superintendent</w:delText>
        </w:r>
        <w:r w:rsidRPr="005F3952" w:rsidDel="004E5BF5">
          <w:delText xml:space="preserve"> to organize committees and other structures which would be responsive and representative in planning curriculum improvements and be effective at implementing approved changes.</w:delText>
        </w:r>
      </w:del>
    </w:p>
    <w:p w14:paraId="73C24422" w14:textId="6A61DAF6" w:rsidR="00545D95" w:rsidRPr="005F3952" w:rsidDel="004E5BF5" w:rsidRDefault="00545D95" w:rsidP="00545D95">
      <w:pPr>
        <w:pStyle w:val="PolicyBodyText"/>
        <w:rPr>
          <w:del w:id="5" w:author="Spencer Lewis" w:date="2025-09-15T12:10:00Z" w16du:dateUtc="2025-09-15T19:10:00Z"/>
        </w:rPr>
      </w:pPr>
    </w:p>
    <w:p w14:paraId="7EBCBD0A" w14:textId="5652B86C" w:rsidR="00545D95" w:rsidRPr="00EE4DE9" w:rsidRDefault="004E5BF5" w:rsidP="00545D95">
      <w:pPr>
        <w:pStyle w:val="PolicyBodyText"/>
        <w:rPr>
          <w:highlight w:val="yellow"/>
        </w:rPr>
      </w:pPr>
      <w:r w:rsidRPr="008B3CF5">
        <w:rPr>
          <w:highlight w:val="lightGray"/>
        </w:rPr>
        <w:t>[</w:t>
      </w:r>
      <w:r w:rsidR="00545D95" w:rsidRPr="00EE4DE9">
        <w:rPr>
          <w:highlight w:val="yellow"/>
        </w:rPr>
        <w:t>Decision</w:t>
      </w:r>
      <w:r w:rsidR="001844F4" w:rsidRPr="00EE4DE9">
        <w:rPr>
          <w:highlight w:val="yellow"/>
        </w:rPr>
        <w:t xml:space="preserve"> </w:t>
      </w:r>
      <w:r w:rsidR="00545D95" w:rsidRPr="00EE4DE9">
        <w:rPr>
          <w:highlight w:val="yellow"/>
        </w:rPr>
        <w:t xml:space="preserve">making within the curriculum </w:t>
      </w:r>
      <w:r w:rsidRPr="00EE4DE9">
        <w:rPr>
          <w:highlight w:val="yellow"/>
        </w:rPr>
        <w:t>review</w:t>
      </w:r>
      <w:del w:id="6" w:author="Spencer Lewis" w:date="2025-09-15T12:08:00Z" w16du:dateUtc="2025-09-15T19:08:00Z">
        <w:r w:rsidR="00545D95" w:rsidRPr="00EE4DE9" w:rsidDel="004E5BF5">
          <w:rPr>
            <w:highlight w:val="yellow"/>
          </w:rPr>
          <w:delText>improvement</w:delText>
        </w:r>
      </w:del>
      <w:r w:rsidR="00545D95" w:rsidRPr="00EE4DE9">
        <w:rPr>
          <w:highlight w:val="yellow"/>
        </w:rPr>
        <w:t xml:space="preserve"> process should </w:t>
      </w:r>
      <w:r w:rsidRPr="00EE4DE9">
        <w:rPr>
          <w:highlight w:val="yellow"/>
        </w:rPr>
        <w:t xml:space="preserve">also </w:t>
      </w:r>
      <w:r w:rsidR="00545D95" w:rsidRPr="00EE4DE9">
        <w:rPr>
          <w:highlight w:val="yellow"/>
        </w:rPr>
        <w:t>be based on reliable data collected through a comprehensive assessment of needs. The assessment should include, but is not limited to, evaluation of student performance using appropriate measurement tools and procedures</w:t>
      </w:r>
      <w:del w:id="7" w:author="Spencer Lewis" w:date="2025-09-15T12:09:00Z" w16du:dateUtc="2025-09-15T19:09:00Z">
        <w:r w:rsidR="00545D95" w:rsidRPr="00EE4DE9" w:rsidDel="004E5BF5">
          <w:rPr>
            <w:highlight w:val="yellow"/>
          </w:rPr>
          <w:delText>, surveys of parent perceptions</w:delText>
        </w:r>
      </w:del>
      <w:r w:rsidR="00545D95" w:rsidRPr="00EE4DE9">
        <w:rPr>
          <w:highlight w:val="yellow"/>
        </w:rPr>
        <w:t xml:space="preserve"> and professional staff </w:t>
      </w:r>
      <w:proofErr w:type="gramStart"/>
      <w:r w:rsidR="00545D95" w:rsidRPr="00EE4DE9">
        <w:rPr>
          <w:highlight w:val="yellow"/>
        </w:rPr>
        <w:t>recommendations.</w:t>
      </w:r>
      <w:r w:rsidRPr="00EE4DE9">
        <w:rPr>
          <w:highlight w:val="yellow"/>
        </w:rPr>
        <w:t>]</w:t>
      </w:r>
      <w:proofErr w:type="gramEnd"/>
    </w:p>
    <w:p w14:paraId="3BA3EC06" w14:textId="77777777" w:rsidR="004E5BF5" w:rsidRPr="008B3CF5" w:rsidRDefault="004E5BF5" w:rsidP="00545D95">
      <w:pPr>
        <w:pStyle w:val="PolicyBodyText"/>
        <w:rPr>
          <w:highlight w:val="lightGray"/>
        </w:rPr>
      </w:pPr>
    </w:p>
    <w:p w14:paraId="13A1EB9B" w14:textId="735D62A1" w:rsidR="004E5BF5" w:rsidRPr="00C668D3" w:rsidRDefault="004E5BF5" w:rsidP="00C668D3">
      <w:pPr>
        <w:pStyle w:val="PolicyBodyText"/>
        <w:spacing w:after="240"/>
      </w:pPr>
      <w:r w:rsidRPr="008B3CF5">
        <w:rPr>
          <w:highlight w:val="lightGray"/>
        </w:rPr>
        <w:t>The Board or a committee or administrator responsible for making a decision for regarding the use of textbooks or other instructional materials must not prohibit the use of or refuse to approve the use of textbooks or instructional materials on the basis that the textbooks or instructional materials include a perspective, study or story of, or are created by, any individual or group identified in ORS 337.260.</w:t>
      </w:r>
    </w:p>
    <w:p w14:paraId="441F03EF" w14:textId="2484BF0C" w:rsidR="001844F4" w:rsidRPr="005F3952" w:rsidRDefault="00545D95" w:rsidP="003F7F2D">
      <w:pPr>
        <w:pStyle w:val="PolicyBodyText"/>
      </w:pPr>
      <w:r w:rsidRPr="005F3952">
        <w:t>END OF POLICY</w:t>
      </w:r>
    </w:p>
    <w:p w14:paraId="77EF7729" w14:textId="77777777" w:rsidR="003F7F2D" w:rsidRPr="005F3952" w:rsidRDefault="003F7F2D" w:rsidP="003F7F2D">
      <w:pPr>
        <w:pStyle w:val="PolicyLine"/>
      </w:pPr>
    </w:p>
    <w:p w14:paraId="1258C07E" w14:textId="77777777" w:rsidR="003F7F2D" w:rsidRPr="005F3952" w:rsidRDefault="003F7F2D" w:rsidP="003F7F2D">
      <w:pPr>
        <w:pStyle w:val="PolicyReferencesHeading"/>
      </w:pPr>
      <w:r w:rsidRPr="005F3952">
        <w:t>Legal Reference(s):</w:t>
      </w:r>
    </w:p>
    <w:p w14:paraId="71DD5BB1" w14:textId="77777777" w:rsidR="003F7F2D" w:rsidRPr="005F3952" w:rsidRDefault="003F7F2D" w:rsidP="003F7F2D">
      <w:pPr>
        <w:pStyle w:val="PolicyReferences"/>
      </w:pPr>
    </w:p>
    <w:p w14:paraId="3E143CBF" w14:textId="77777777" w:rsidR="003F7F2D" w:rsidRPr="005F3952" w:rsidRDefault="003F7F2D" w:rsidP="003F7F2D">
      <w:pPr>
        <w:pStyle w:val="PolicyReferences"/>
        <w:sectPr w:rsidR="003F7F2D" w:rsidRPr="005F3952" w:rsidSect="0051750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pPr>
      <w:bookmarkStart w:id="8" w:name="Laws"/>
      <w:bookmarkStart w:id="9" w:name="ORS"/>
      <w:bookmarkEnd w:id="8"/>
      <w:bookmarkEnd w:id="9"/>
    </w:p>
    <w:p w14:paraId="0AF44EB9" w14:textId="77777777" w:rsidR="003F7F2D" w:rsidRPr="005F3952" w:rsidRDefault="003F7F2D" w:rsidP="003F7F2D">
      <w:pPr>
        <w:pStyle w:val="PolicyReferences"/>
      </w:pPr>
      <w:hyperlink r:id="rId14" w:history="1">
        <w:r w:rsidRPr="005F3952">
          <w:rPr>
            <w:color w:val="0000FF"/>
            <w:u w:val="single"/>
          </w:rPr>
          <w:t>ORS 329</w:t>
        </w:r>
      </w:hyperlink>
      <w:r w:rsidRPr="005F3952">
        <w:t>.025</w:t>
      </w:r>
    </w:p>
    <w:p w14:paraId="597CD749" w14:textId="77777777" w:rsidR="003F7F2D" w:rsidRPr="005F3952" w:rsidRDefault="003F7F2D" w:rsidP="003F7F2D">
      <w:pPr>
        <w:pStyle w:val="PolicyReferences"/>
      </w:pPr>
      <w:hyperlink r:id="rId15" w:history="1">
        <w:r w:rsidRPr="005F3952">
          <w:rPr>
            <w:color w:val="0000FF"/>
            <w:u w:val="single"/>
          </w:rPr>
          <w:t>ORS 332</w:t>
        </w:r>
      </w:hyperlink>
      <w:r w:rsidRPr="005F3952">
        <w:t>.075</w:t>
      </w:r>
    </w:p>
    <w:p w14:paraId="255C01AF" w14:textId="77777777" w:rsidR="003F7F2D" w:rsidRPr="005F3952" w:rsidRDefault="003F7F2D" w:rsidP="003F7F2D">
      <w:pPr>
        <w:pStyle w:val="PolicyReferences"/>
      </w:pPr>
      <w:hyperlink r:id="rId16" w:history="1">
        <w:r w:rsidRPr="005F3952">
          <w:rPr>
            <w:color w:val="0000FF"/>
            <w:u w:val="single"/>
          </w:rPr>
          <w:t>ORS 336</w:t>
        </w:r>
      </w:hyperlink>
      <w:r w:rsidRPr="005F3952">
        <w:t>.067</w:t>
      </w:r>
    </w:p>
    <w:bookmarkStart w:id="10" w:name="OAR"/>
    <w:bookmarkEnd w:id="10"/>
    <w:p w14:paraId="55B95B35" w14:textId="77777777" w:rsidR="003F7F2D" w:rsidRPr="005F3952" w:rsidRDefault="003F7F2D" w:rsidP="003F7F2D">
      <w:pPr>
        <w:pStyle w:val="PolicyReferences"/>
      </w:pPr>
      <w:r w:rsidRPr="005F3952">
        <w:fldChar w:fldCharType="begin"/>
      </w:r>
      <w:r w:rsidRPr="005F3952">
        <w:instrText xml:space="preserve">   HYPERLINK "http://policy.osba.org/orsredir.asp?ors=oar-581-021" </w:instrText>
      </w:r>
      <w:r w:rsidRPr="005F3952">
        <w:fldChar w:fldCharType="separate"/>
      </w:r>
      <w:r w:rsidRPr="005F3952">
        <w:rPr>
          <w:color w:val="0000FF"/>
          <w:u w:val="single"/>
        </w:rPr>
        <w:t>OAR 581-021</w:t>
      </w:r>
      <w:r w:rsidRPr="005F3952">
        <w:fldChar w:fldCharType="end"/>
      </w:r>
      <w:r w:rsidRPr="005F3952">
        <w:t>-0045</w:t>
      </w:r>
    </w:p>
    <w:p w14:paraId="42ECE8C7" w14:textId="77777777" w:rsidR="003F7F2D" w:rsidRPr="005F3952" w:rsidRDefault="003F7F2D" w:rsidP="003F7F2D">
      <w:pPr>
        <w:pStyle w:val="PolicyReferences"/>
      </w:pPr>
      <w:hyperlink r:id="rId17" w:history="1">
        <w:r w:rsidRPr="005F3952">
          <w:rPr>
            <w:color w:val="0000FF"/>
            <w:u w:val="single"/>
          </w:rPr>
          <w:t>OAR 581-021</w:t>
        </w:r>
      </w:hyperlink>
      <w:r w:rsidRPr="005F3952">
        <w:t>-0046</w:t>
      </w:r>
    </w:p>
    <w:p w14:paraId="15AB030C" w14:textId="77777777" w:rsidR="003F7F2D" w:rsidRPr="00932DC7" w:rsidRDefault="003F7F2D" w:rsidP="003F7F2D">
      <w:pPr>
        <w:pStyle w:val="PolicyReferences"/>
        <w:rPr>
          <w:lang w:val="pt-BR"/>
        </w:rPr>
      </w:pPr>
      <w:hyperlink r:id="rId18" w:history="1">
        <w:r w:rsidRPr="00932DC7">
          <w:rPr>
            <w:color w:val="0000FF"/>
            <w:u w:val="single"/>
            <w:lang w:val="pt-BR"/>
          </w:rPr>
          <w:t>OAR 581-022</w:t>
        </w:r>
      </w:hyperlink>
      <w:r w:rsidRPr="00932DC7">
        <w:rPr>
          <w:lang w:val="pt-BR"/>
        </w:rPr>
        <w:t>-2000</w:t>
      </w:r>
    </w:p>
    <w:p w14:paraId="5CA09449" w14:textId="77777777" w:rsidR="003F7F2D" w:rsidRPr="00932DC7" w:rsidRDefault="003F7F2D" w:rsidP="003F7F2D">
      <w:pPr>
        <w:pStyle w:val="PolicyReferences"/>
        <w:rPr>
          <w:lang w:val="pt-BR"/>
        </w:rPr>
      </w:pPr>
      <w:hyperlink r:id="rId19" w:history="1">
        <w:r w:rsidRPr="00932DC7">
          <w:rPr>
            <w:color w:val="0000FF"/>
            <w:u w:val="single"/>
            <w:lang w:val="pt-BR"/>
          </w:rPr>
          <w:t>OAR 581-022</w:t>
        </w:r>
      </w:hyperlink>
      <w:r w:rsidRPr="00932DC7">
        <w:rPr>
          <w:lang w:val="pt-BR"/>
        </w:rPr>
        <w:t>-2030</w:t>
      </w:r>
    </w:p>
    <w:p w14:paraId="1765A5D0" w14:textId="77777777" w:rsidR="003F7F2D" w:rsidRPr="00932DC7" w:rsidRDefault="003F7F2D" w:rsidP="003F7F2D">
      <w:pPr>
        <w:pStyle w:val="PolicyReferences"/>
        <w:rPr>
          <w:lang w:val="pt-BR"/>
        </w:rPr>
      </w:pPr>
      <w:hyperlink r:id="rId20" w:history="1">
        <w:r w:rsidRPr="00932DC7">
          <w:rPr>
            <w:color w:val="0000FF"/>
            <w:u w:val="single"/>
            <w:lang w:val="pt-BR"/>
          </w:rPr>
          <w:t>OAR 581-022</w:t>
        </w:r>
      </w:hyperlink>
      <w:r w:rsidRPr="00932DC7">
        <w:rPr>
          <w:lang w:val="pt-BR"/>
        </w:rPr>
        <w:t>-2250</w:t>
      </w:r>
    </w:p>
    <w:p w14:paraId="3196E89E" w14:textId="77777777" w:rsidR="003F7F2D" w:rsidRPr="00932DC7" w:rsidRDefault="003F7F2D" w:rsidP="003F7F2D">
      <w:pPr>
        <w:pStyle w:val="PolicyReferences"/>
        <w:rPr>
          <w:lang w:val="pt-BR"/>
        </w:rPr>
      </w:pPr>
      <w:hyperlink r:id="rId21" w:history="1">
        <w:r w:rsidRPr="00932DC7">
          <w:rPr>
            <w:color w:val="0000FF"/>
            <w:u w:val="single"/>
            <w:lang w:val="pt-BR"/>
          </w:rPr>
          <w:t>OAR 581-022</w:t>
        </w:r>
      </w:hyperlink>
      <w:r w:rsidRPr="00932DC7">
        <w:rPr>
          <w:lang w:val="pt-BR"/>
        </w:rPr>
        <w:t>-2300</w:t>
      </w:r>
    </w:p>
    <w:p w14:paraId="0566B6E4" w14:textId="77777777" w:rsidR="003F7F2D" w:rsidRPr="00932DC7" w:rsidRDefault="003F7F2D" w:rsidP="003F7F2D">
      <w:pPr>
        <w:pStyle w:val="PolicyReferences"/>
        <w:rPr>
          <w:lang w:val="pt-BR"/>
        </w:rPr>
      </w:pPr>
      <w:hyperlink r:id="rId22" w:history="1">
        <w:r w:rsidRPr="00932DC7">
          <w:rPr>
            <w:color w:val="0000FF"/>
            <w:u w:val="single"/>
            <w:lang w:val="pt-BR"/>
          </w:rPr>
          <w:t>OAR 581-022</w:t>
        </w:r>
      </w:hyperlink>
      <w:r w:rsidRPr="00932DC7">
        <w:rPr>
          <w:lang w:val="pt-BR"/>
        </w:rPr>
        <w:t>-2305</w:t>
      </w:r>
    </w:p>
    <w:p w14:paraId="5082F2DD" w14:textId="77777777" w:rsidR="003F7F2D" w:rsidRPr="005F3952" w:rsidRDefault="003F7F2D" w:rsidP="003F7F2D">
      <w:pPr>
        <w:pStyle w:val="PolicyReferences"/>
      </w:pPr>
      <w:hyperlink r:id="rId23" w:history="1">
        <w:r w:rsidRPr="005F3952">
          <w:rPr>
            <w:color w:val="0000FF"/>
            <w:u w:val="single"/>
          </w:rPr>
          <w:t>OAR 581-022</w:t>
        </w:r>
      </w:hyperlink>
      <w:r w:rsidRPr="005F3952">
        <w:t>-2310</w:t>
      </w:r>
    </w:p>
    <w:p w14:paraId="296B2E26" w14:textId="77777777" w:rsidR="003F7F2D" w:rsidRPr="005F3952" w:rsidRDefault="003F7F2D" w:rsidP="003F7F2D">
      <w:pPr>
        <w:pStyle w:val="PolicyReferences"/>
        <w:sectPr w:rsidR="003F7F2D" w:rsidRPr="005F3952" w:rsidSect="003F7F2D">
          <w:type w:val="continuous"/>
          <w:pgSz w:w="12240" w:h="15840" w:code="1"/>
          <w:pgMar w:top="936" w:right="720" w:bottom="720" w:left="1224" w:header="432" w:footer="720" w:gutter="0"/>
          <w:cols w:num="3" w:space="360"/>
          <w:docGrid w:linePitch="360"/>
        </w:sectPr>
      </w:pPr>
      <w:hyperlink r:id="rId24" w:history="1">
        <w:r w:rsidRPr="005F3952">
          <w:rPr>
            <w:color w:val="0000FF"/>
            <w:u w:val="single"/>
          </w:rPr>
          <w:t>OAR 581-022</w:t>
        </w:r>
      </w:hyperlink>
      <w:r w:rsidRPr="005F3952">
        <w:t>-2315</w:t>
      </w:r>
      <w:bookmarkStart w:id="11" w:name="LawsEnd"/>
      <w:bookmarkStart w:id="12" w:name="Revision"/>
      <w:bookmarkStart w:id="13" w:name="FileEnd"/>
      <w:bookmarkEnd w:id="11"/>
      <w:bookmarkEnd w:id="12"/>
      <w:bookmarkEnd w:id="13"/>
    </w:p>
    <w:p w14:paraId="3E7C1DE5" w14:textId="36C1A644" w:rsidR="003F7F2D" w:rsidRPr="005F3952" w:rsidRDefault="003F7F2D" w:rsidP="003F7F2D">
      <w:pPr>
        <w:pStyle w:val="PolicyReferences"/>
      </w:pPr>
    </w:p>
    <w:sectPr w:rsidR="003F7F2D" w:rsidRPr="005F3952" w:rsidSect="0051750D">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93C06A" w14:textId="77777777" w:rsidR="00252771" w:rsidRDefault="00252771" w:rsidP="00FC3907">
      <w:r>
        <w:separator/>
      </w:r>
    </w:p>
  </w:endnote>
  <w:endnote w:type="continuationSeparator" w:id="0">
    <w:p w14:paraId="3D570979" w14:textId="77777777" w:rsidR="00252771" w:rsidRDefault="00252771" w:rsidP="00FC3907">
      <w:r>
        <w:continuationSeparator/>
      </w:r>
    </w:p>
  </w:endnote>
  <w:endnote w:type="continuationNotice" w:id="1">
    <w:p w14:paraId="2FA12FAE" w14:textId="77777777" w:rsidR="00252771" w:rsidRDefault="002527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98ADD" w14:textId="77777777" w:rsidR="005D33C1" w:rsidRDefault="005D33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844F4" w:rsidRPr="005F3952" w14:paraId="544ABE61" w14:textId="77777777" w:rsidTr="004616AD">
      <w:tc>
        <w:tcPr>
          <w:tcW w:w="2340" w:type="dxa"/>
        </w:tcPr>
        <w:p w14:paraId="206BDFA5" w14:textId="227F0EDA" w:rsidR="001844F4" w:rsidRPr="005F3952" w:rsidRDefault="001844F4" w:rsidP="004616AD">
          <w:pPr>
            <w:pStyle w:val="Footer"/>
            <w:rPr>
              <w:noProof/>
              <w:sz w:val="20"/>
            </w:rPr>
          </w:pPr>
        </w:p>
      </w:tc>
      <w:tc>
        <w:tcPr>
          <w:tcW w:w="7956" w:type="dxa"/>
        </w:tcPr>
        <w:p w14:paraId="28B85317" w14:textId="77777777" w:rsidR="003F7F2D" w:rsidRPr="005F3952" w:rsidRDefault="003F7F2D" w:rsidP="004616AD">
          <w:pPr>
            <w:pStyle w:val="Footer"/>
            <w:jc w:val="right"/>
          </w:pPr>
          <w:r w:rsidRPr="005F3952">
            <w:t>Curriculum Development – IF</w:t>
          </w:r>
        </w:p>
        <w:p w14:paraId="01A28EBE" w14:textId="0FD63B94" w:rsidR="001844F4" w:rsidRPr="005F3952" w:rsidRDefault="001844F4" w:rsidP="004616AD">
          <w:pPr>
            <w:pStyle w:val="Footer"/>
            <w:jc w:val="right"/>
            <w:rPr>
              <w:sz w:val="20"/>
            </w:rPr>
          </w:pPr>
          <w:r w:rsidRPr="005F3952">
            <w:rPr>
              <w:bCs/>
              <w:noProof/>
            </w:rPr>
            <w:fldChar w:fldCharType="begin"/>
          </w:r>
          <w:r w:rsidRPr="005F3952">
            <w:rPr>
              <w:bCs/>
              <w:noProof/>
            </w:rPr>
            <w:instrText xml:space="preserve"> PAGE  \* Arabic  \* MERGEFORMAT </w:instrText>
          </w:r>
          <w:r w:rsidRPr="005F3952">
            <w:rPr>
              <w:bCs/>
              <w:noProof/>
            </w:rPr>
            <w:fldChar w:fldCharType="separate"/>
          </w:r>
          <w:r w:rsidR="005F3952">
            <w:rPr>
              <w:bCs/>
              <w:noProof/>
            </w:rPr>
            <w:t>1</w:t>
          </w:r>
          <w:r w:rsidRPr="005F3952">
            <w:rPr>
              <w:bCs/>
              <w:noProof/>
            </w:rPr>
            <w:fldChar w:fldCharType="end"/>
          </w:r>
          <w:r w:rsidRPr="005F3952">
            <w:rPr>
              <w:noProof/>
            </w:rPr>
            <w:t>-</w:t>
          </w:r>
          <w:r w:rsidRPr="005F3952">
            <w:rPr>
              <w:bCs/>
              <w:noProof/>
            </w:rPr>
            <w:fldChar w:fldCharType="begin"/>
          </w:r>
          <w:r w:rsidRPr="005F3952">
            <w:rPr>
              <w:bCs/>
              <w:noProof/>
            </w:rPr>
            <w:instrText xml:space="preserve"> NUMPAGES  \* Arabic  \* MERGEFORMAT </w:instrText>
          </w:r>
          <w:r w:rsidRPr="005F3952">
            <w:rPr>
              <w:bCs/>
              <w:noProof/>
            </w:rPr>
            <w:fldChar w:fldCharType="separate"/>
          </w:r>
          <w:r w:rsidR="005F3952">
            <w:rPr>
              <w:bCs/>
              <w:noProof/>
            </w:rPr>
            <w:t>1</w:t>
          </w:r>
          <w:r w:rsidRPr="005F3952">
            <w:rPr>
              <w:bCs/>
              <w:noProof/>
            </w:rPr>
            <w:fldChar w:fldCharType="end"/>
          </w:r>
        </w:p>
      </w:tc>
    </w:tr>
  </w:tbl>
  <w:p w14:paraId="52766149" w14:textId="77777777" w:rsidR="001844F4" w:rsidRPr="005F3952" w:rsidRDefault="001844F4"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A6EC7" w14:textId="77777777" w:rsidR="005D33C1" w:rsidRDefault="005D33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94A1A" w14:textId="77777777" w:rsidR="00252771" w:rsidRDefault="00252771" w:rsidP="00FC3907">
      <w:r>
        <w:separator/>
      </w:r>
    </w:p>
  </w:footnote>
  <w:footnote w:type="continuationSeparator" w:id="0">
    <w:p w14:paraId="56072F9D" w14:textId="77777777" w:rsidR="00252771" w:rsidRDefault="00252771" w:rsidP="00FC3907">
      <w:r>
        <w:continuationSeparator/>
      </w:r>
    </w:p>
  </w:footnote>
  <w:footnote w:type="continuationNotice" w:id="1">
    <w:p w14:paraId="4B9F8025" w14:textId="77777777" w:rsidR="00252771" w:rsidRDefault="002527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EFCC5" w14:textId="77777777" w:rsidR="005D33C1" w:rsidRPr="008B3CF5" w:rsidRDefault="005D33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AA118" w14:textId="77777777" w:rsidR="005D33C1" w:rsidRPr="005F3952" w:rsidRDefault="005D33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36D90" w14:textId="77777777" w:rsidR="005D33C1" w:rsidRDefault="005D33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700934446">
    <w:abstractNumId w:val="7"/>
  </w:num>
  <w:num w:numId="2" w16cid:durableId="414280798">
    <w:abstractNumId w:val="4"/>
  </w:num>
  <w:num w:numId="3" w16cid:durableId="1319772444">
    <w:abstractNumId w:val="4"/>
  </w:num>
  <w:num w:numId="4" w16cid:durableId="615454874">
    <w:abstractNumId w:val="3"/>
  </w:num>
  <w:num w:numId="5" w16cid:durableId="1743604332">
    <w:abstractNumId w:val="3"/>
  </w:num>
  <w:num w:numId="6" w16cid:durableId="587662464">
    <w:abstractNumId w:val="2"/>
  </w:num>
  <w:num w:numId="7" w16cid:durableId="830145893">
    <w:abstractNumId w:val="2"/>
  </w:num>
  <w:num w:numId="8" w16cid:durableId="43339340">
    <w:abstractNumId w:val="1"/>
  </w:num>
  <w:num w:numId="9" w16cid:durableId="1579052308">
    <w:abstractNumId w:val="1"/>
  </w:num>
  <w:num w:numId="10" w16cid:durableId="839199861">
    <w:abstractNumId w:val="0"/>
  </w:num>
  <w:num w:numId="11" w16cid:durableId="1561986087">
    <w:abstractNumId w:val="0"/>
  </w:num>
  <w:num w:numId="12" w16cid:durableId="431900578">
    <w:abstractNumId w:val="6"/>
  </w:num>
  <w:num w:numId="13" w16cid:durableId="1490444007">
    <w:abstractNumId w:val="9"/>
  </w:num>
  <w:num w:numId="14" w16cid:durableId="781263591">
    <w:abstractNumId w:val="8"/>
  </w:num>
  <w:num w:numId="15" w16cid:durableId="137615498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pencer Lewis">
    <w15:presenceInfo w15:providerId="AD" w15:userId="S::shlewis@osba.org::4bbf5630-ecd3-4008-b0c8-52a7bcbf74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grammar="clean"/>
  <w:doNotTrackFormatting/>
  <w:defaultTabStop w:val="720"/>
  <w:clickAndTypeStyle w:val="PolicyTitleBox"/>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1C84"/>
    <w:rsid w:val="00137065"/>
    <w:rsid w:val="001479B1"/>
    <w:rsid w:val="00151EC6"/>
    <w:rsid w:val="00156EA7"/>
    <w:rsid w:val="0018025F"/>
    <w:rsid w:val="001844F4"/>
    <w:rsid w:val="001C1D43"/>
    <w:rsid w:val="001C3978"/>
    <w:rsid w:val="001C5C15"/>
    <w:rsid w:val="001E1260"/>
    <w:rsid w:val="001E7AE7"/>
    <w:rsid w:val="001F4D2D"/>
    <w:rsid w:val="00207488"/>
    <w:rsid w:val="0021369D"/>
    <w:rsid w:val="00217190"/>
    <w:rsid w:val="00224022"/>
    <w:rsid w:val="00233E75"/>
    <w:rsid w:val="00246025"/>
    <w:rsid w:val="00247FA4"/>
    <w:rsid w:val="00251FA4"/>
    <w:rsid w:val="00252771"/>
    <w:rsid w:val="00256E37"/>
    <w:rsid w:val="0028031C"/>
    <w:rsid w:val="00280732"/>
    <w:rsid w:val="00280B93"/>
    <w:rsid w:val="002821D2"/>
    <w:rsid w:val="00284A5E"/>
    <w:rsid w:val="00286D2D"/>
    <w:rsid w:val="0029421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6644"/>
    <w:rsid w:val="00367B06"/>
    <w:rsid w:val="003804C0"/>
    <w:rsid w:val="00385E10"/>
    <w:rsid w:val="003915B0"/>
    <w:rsid w:val="003B3329"/>
    <w:rsid w:val="003E6E0C"/>
    <w:rsid w:val="003F7B66"/>
    <w:rsid w:val="003F7F2D"/>
    <w:rsid w:val="00415660"/>
    <w:rsid w:val="00415A69"/>
    <w:rsid w:val="004335FF"/>
    <w:rsid w:val="004347FA"/>
    <w:rsid w:val="00440997"/>
    <w:rsid w:val="00443C38"/>
    <w:rsid w:val="00453A54"/>
    <w:rsid w:val="00453EF5"/>
    <w:rsid w:val="00455739"/>
    <w:rsid w:val="00456577"/>
    <w:rsid w:val="004661EA"/>
    <w:rsid w:val="00472B26"/>
    <w:rsid w:val="00484B66"/>
    <w:rsid w:val="00490A75"/>
    <w:rsid w:val="0049277F"/>
    <w:rsid w:val="00494174"/>
    <w:rsid w:val="004C1EE4"/>
    <w:rsid w:val="004C2F7D"/>
    <w:rsid w:val="004D06F7"/>
    <w:rsid w:val="004E3582"/>
    <w:rsid w:val="004E5BF5"/>
    <w:rsid w:val="004E606D"/>
    <w:rsid w:val="004F53EB"/>
    <w:rsid w:val="005130E3"/>
    <w:rsid w:val="0051684E"/>
    <w:rsid w:val="0051750D"/>
    <w:rsid w:val="00523F72"/>
    <w:rsid w:val="00524F11"/>
    <w:rsid w:val="005342BD"/>
    <w:rsid w:val="00536354"/>
    <w:rsid w:val="00543474"/>
    <w:rsid w:val="00545D95"/>
    <w:rsid w:val="00557E6B"/>
    <w:rsid w:val="00573A5C"/>
    <w:rsid w:val="00594050"/>
    <w:rsid w:val="005A0A48"/>
    <w:rsid w:val="005A132F"/>
    <w:rsid w:val="005A4EEB"/>
    <w:rsid w:val="005A6BFA"/>
    <w:rsid w:val="005C1564"/>
    <w:rsid w:val="005D33C1"/>
    <w:rsid w:val="005E06B3"/>
    <w:rsid w:val="005E3F0A"/>
    <w:rsid w:val="005F1E81"/>
    <w:rsid w:val="005F3316"/>
    <w:rsid w:val="005F3952"/>
    <w:rsid w:val="0060463A"/>
    <w:rsid w:val="0061672C"/>
    <w:rsid w:val="00620A00"/>
    <w:rsid w:val="00621D2B"/>
    <w:rsid w:val="0062603D"/>
    <w:rsid w:val="006265FC"/>
    <w:rsid w:val="00634B0E"/>
    <w:rsid w:val="00645006"/>
    <w:rsid w:val="00660AC5"/>
    <w:rsid w:val="00662E7C"/>
    <w:rsid w:val="00667710"/>
    <w:rsid w:val="006705C2"/>
    <w:rsid w:val="006728D3"/>
    <w:rsid w:val="00684386"/>
    <w:rsid w:val="00685AAF"/>
    <w:rsid w:val="00695030"/>
    <w:rsid w:val="00695431"/>
    <w:rsid w:val="0069687A"/>
    <w:rsid w:val="006A0245"/>
    <w:rsid w:val="006B088B"/>
    <w:rsid w:val="006E544D"/>
    <w:rsid w:val="006E5941"/>
    <w:rsid w:val="006E71CD"/>
    <w:rsid w:val="00700E92"/>
    <w:rsid w:val="00720611"/>
    <w:rsid w:val="0073390E"/>
    <w:rsid w:val="00734CF6"/>
    <w:rsid w:val="00737933"/>
    <w:rsid w:val="007405D2"/>
    <w:rsid w:val="007443E2"/>
    <w:rsid w:val="007519A6"/>
    <w:rsid w:val="00752B2D"/>
    <w:rsid w:val="00754B98"/>
    <w:rsid w:val="00763A99"/>
    <w:rsid w:val="007667FB"/>
    <w:rsid w:val="00782930"/>
    <w:rsid w:val="00784DE2"/>
    <w:rsid w:val="007A0E9B"/>
    <w:rsid w:val="007A3694"/>
    <w:rsid w:val="007A6B02"/>
    <w:rsid w:val="007A7F92"/>
    <w:rsid w:val="007B18FF"/>
    <w:rsid w:val="007B228A"/>
    <w:rsid w:val="007B384B"/>
    <w:rsid w:val="007D02D3"/>
    <w:rsid w:val="007E3300"/>
    <w:rsid w:val="007E4701"/>
    <w:rsid w:val="007F0455"/>
    <w:rsid w:val="008070A9"/>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3CF5"/>
    <w:rsid w:val="008B6FAC"/>
    <w:rsid w:val="008B730B"/>
    <w:rsid w:val="008D1417"/>
    <w:rsid w:val="008D663E"/>
    <w:rsid w:val="008E1CAE"/>
    <w:rsid w:val="008F4D57"/>
    <w:rsid w:val="00907FA5"/>
    <w:rsid w:val="00912BAC"/>
    <w:rsid w:val="00915161"/>
    <w:rsid w:val="00923DFB"/>
    <w:rsid w:val="009317A1"/>
    <w:rsid w:val="00932DC7"/>
    <w:rsid w:val="00940E79"/>
    <w:rsid w:val="009510E8"/>
    <w:rsid w:val="009510FB"/>
    <w:rsid w:val="00963266"/>
    <w:rsid w:val="00972985"/>
    <w:rsid w:val="00976D56"/>
    <w:rsid w:val="00976F42"/>
    <w:rsid w:val="00977D62"/>
    <w:rsid w:val="009816CA"/>
    <w:rsid w:val="00982B4E"/>
    <w:rsid w:val="009854C4"/>
    <w:rsid w:val="00985DA4"/>
    <w:rsid w:val="009A42F6"/>
    <w:rsid w:val="009B1678"/>
    <w:rsid w:val="009C4D2A"/>
    <w:rsid w:val="009D427B"/>
    <w:rsid w:val="009D6C26"/>
    <w:rsid w:val="009F2011"/>
    <w:rsid w:val="009F24C0"/>
    <w:rsid w:val="009F4F41"/>
    <w:rsid w:val="009F694C"/>
    <w:rsid w:val="009F7274"/>
    <w:rsid w:val="00A03606"/>
    <w:rsid w:val="00A15392"/>
    <w:rsid w:val="00A20986"/>
    <w:rsid w:val="00A268EF"/>
    <w:rsid w:val="00A312B5"/>
    <w:rsid w:val="00A35C74"/>
    <w:rsid w:val="00A61DAA"/>
    <w:rsid w:val="00A7204A"/>
    <w:rsid w:val="00A81171"/>
    <w:rsid w:val="00A876DC"/>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562D0"/>
    <w:rsid w:val="00B637AA"/>
    <w:rsid w:val="00B659D3"/>
    <w:rsid w:val="00B70CD3"/>
    <w:rsid w:val="00B72E83"/>
    <w:rsid w:val="00B75C95"/>
    <w:rsid w:val="00B76A55"/>
    <w:rsid w:val="00B93330"/>
    <w:rsid w:val="00B94A90"/>
    <w:rsid w:val="00BA02CC"/>
    <w:rsid w:val="00BA4E72"/>
    <w:rsid w:val="00BA54B2"/>
    <w:rsid w:val="00BB2371"/>
    <w:rsid w:val="00BB5BAD"/>
    <w:rsid w:val="00BC6D2F"/>
    <w:rsid w:val="00BD65DF"/>
    <w:rsid w:val="00BE44C8"/>
    <w:rsid w:val="00BE450C"/>
    <w:rsid w:val="00BE5ECB"/>
    <w:rsid w:val="00BF1386"/>
    <w:rsid w:val="00C04F63"/>
    <w:rsid w:val="00C11E0F"/>
    <w:rsid w:val="00C21664"/>
    <w:rsid w:val="00C25368"/>
    <w:rsid w:val="00C33AB4"/>
    <w:rsid w:val="00C42489"/>
    <w:rsid w:val="00C430FD"/>
    <w:rsid w:val="00C62C05"/>
    <w:rsid w:val="00C668D3"/>
    <w:rsid w:val="00C71516"/>
    <w:rsid w:val="00C82AB8"/>
    <w:rsid w:val="00C854B2"/>
    <w:rsid w:val="00C8702D"/>
    <w:rsid w:val="00C9344B"/>
    <w:rsid w:val="00C93660"/>
    <w:rsid w:val="00CB18D4"/>
    <w:rsid w:val="00CB5D00"/>
    <w:rsid w:val="00CC11B1"/>
    <w:rsid w:val="00CC2690"/>
    <w:rsid w:val="00CC7D46"/>
    <w:rsid w:val="00CE3549"/>
    <w:rsid w:val="00CE482D"/>
    <w:rsid w:val="00CF6EF5"/>
    <w:rsid w:val="00D01C38"/>
    <w:rsid w:val="00D1481B"/>
    <w:rsid w:val="00D33F63"/>
    <w:rsid w:val="00D37878"/>
    <w:rsid w:val="00D4493C"/>
    <w:rsid w:val="00D55ABF"/>
    <w:rsid w:val="00D65180"/>
    <w:rsid w:val="00D7233F"/>
    <w:rsid w:val="00D7490B"/>
    <w:rsid w:val="00D82C4F"/>
    <w:rsid w:val="00D85D37"/>
    <w:rsid w:val="00D87B51"/>
    <w:rsid w:val="00DA4812"/>
    <w:rsid w:val="00DB7A59"/>
    <w:rsid w:val="00DD4FDE"/>
    <w:rsid w:val="00DE0C18"/>
    <w:rsid w:val="00DF0AE6"/>
    <w:rsid w:val="00DF464B"/>
    <w:rsid w:val="00E009DD"/>
    <w:rsid w:val="00E07338"/>
    <w:rsid w:val="00E16455"/>
    <w:rsid w:val="00E34F37"/>
    <w:rsid w:val="00E56759"/>
    <w:rsid w:val="00E60543"/>
    <w:rsid w:val="00E67AB7"/>
    <w:rsid w:val="00E70BB8"/>
    <w:rsid w:val="00E71A63"/>
    <w:rsid w:val="00E727A4"/>
    <w:rsid w:val="00E81F69"/>
    <w:rsid w:val="00E908E7"/>
    <w:rsid w:val="00E9130E"/>
    <w:rsid w:val="00EA05AE"/>
    <w:rsid w:val="00EA3062"/>
    <w:rsid w:val="00EC36F1"/>
    <w:rsid w:val="00EC519B"/>
    <w:rsid w:val="00EE49D0"/>
    <w:rsid w:val="00EE4DE9"/>
    <w:rsid w:val="00EF573E"/>
    <w:rsid w:val="00F166D4"/>
    <w:rsid w:val="00F16CA1"/>
    <w:rsid w:val="00F228D1"/>
    <w:rsid w:val="00F31B9D"/>
    <w:rsid w:val="00F42014"/>
    <w:rsid w:val="00F45027"/>
    <w:rsid w:val="00F45D0D"/>
    <w:rsid w:val="00F704CA"/>
    <w:rsid w:val="00F774CC"/>
    <w:rsid w:val="00F80E45"/>
    <w:rsid w:val="00F91523"/>
    <w:rsid w:val="00F94BBC"/>
    <w:rsid w:val="00F9772C"/>
    <w:rsid w:val="00FA481C"/>
    <w:rsid w:val="00FB3011"/>
    <w:rsid w:val="00FB52F8"/>
    <w:rsid w:val="00FC07A2"/>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F4FB67"/>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594050"/>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545D95"/>
    <w:rPr>
      <w:color w:val="0000FF"/>
      <w:u w:val="single"/>
    </w:rPr>
  </w:style>
  <w:style w:type="paragraph" w:styleId="Revision">
    <w:name w:val="Revision"/>
    <w:hidden/>
    <w:uiPriority w:val="99"/>
    <w:semiHidden/>
    <w:rsid w:val="00A876DC"/>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ar-581-022"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policy.osba.org/orsredir.asp?ors=oar-581-022"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ar-581-02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olicy.osba.org/orsredir.asp?ors=ors-336" TargetMode="External"/><Relationship Id="rId20" Type="http://schemas.openxmlformats.org/officeDocument/2006/relationships/hyperlink" Target="http://policy.osba.org/orsredir.asp?ors=oar-581-0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ar-581-022" TargetMode="External"/><Relationship Id="rId5" Type="http://schemas.openxmlformats.org/officeDocument/2006/relationships/webSettings" Target="webSettings.xml"/><Relationship Id="rId15" Type="http://schemas.openxmlformats.org/officeDocument/2006/relationships/hyperlink" Target="http://policy.osba.org/orsredir.asp?ors=ors-332" TargetMode="External"/><Relationship Id="rId23" Type="http://schemas.openxmlformats.org/officeDocument/2006/relationships/hyperlink" Target="http://policy.osba.org/orsredir.asp?ors=oar-581-022" TargetMode="External"/><Relationship Id="rId10" Type="http://schemas.openxmlformats.org/officeDocument/2006/relationships/footer" Target="footer1.xml"/><Relationship Id="rId19" Type="http://schemas.openxmlformats.org/officeDocument/2006/relationships/hyperlink" Target="http://policy.osba.org/orsredir.asp?ors=oar-581-022"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29" TargetMode="External"/><Relationship Id="rId22" Type="http://schemas.openxmlformats.org/officeDocument/2006/relationships/hyperlink" Target="http://policy.osba.org/orsredir.asp?ors=oar-581-022"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11429-1D17-46D2-AE93-A96ED7648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IF - Curriculum Development</vt:lpstr>
    </vt:vector>
  </TitlesOfParts>
  <Company>OSBA</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 - Curriculum Development</dc:title>
  <dc:subject>Clatskanie SD Board Policy</dc:subject>
  <dc:creator>Oregon School Boards Association</dc:creator>
  <cp:keywords/>
  <dc:description/>
  <cp:lastModifiedBy>CSD</cp:lastModifiedBy>
  <cp:revision>2</cp:revision>
  <dcterms:created xsi:type="dcterms:W3CDTF">2025-10-10T06:32:00Z</dcterms:created>
  <dcterms:modified xsi:type="dcterms:W3CDTF">2025-10-10T06:32:00Z</dcterms:modified>
</cp:coreProperties>
</file>